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41E429E" w14:textId="780A3037" w:rsidR="008D6EAB" w:rsidRDefault="000C4DD8" w:rsidP="002C0715">
      <w:pPr>
        <w:pStyle w:val="EinfAbs"/>
        <w:ind w:left="-284" w:right="-283"/>
        <w:rPr>
          <w:rFonts w:ascii="Arial" w:hAnsi="Arial" w:cs="Arial"/>
          <w:b/>
          <w:bCs/>
          <w:spacing w:val="-2"/>
          <w:sz w:val="22"/>
          <w:szCs w:val="22"/>
        </w:rPr>
      </w:pPr>
      <w:r>
        <w:rPr>
          <w:rFonts w:ascii="Arial" w:hAnsi="Arial" w:cs="Arial"/>
          <w:b/>
          <w:bCs/>
          <w:spacing w:val="-2"/>
          <w:sz w:val="22"/>
          <w:szCs w:val="22"/>
        </w:rPr>
        <w:t>Expertinnen und Experten fordern v</w:t>
      </w:r>
      <w:r w:rsidR="008D6EAB" w:rsidRPr="008D6EAB">
        <w:rPr>
          <w:rFonts w:ascii="Arial" w:hAnsi="Arial" w:cs="Arial"/>
          <w:b/>
          <w:bCs/>
          <w:spacing w:val="-2"/>
          <w:sz w:val="22"/>
          <w:szCs w:val="22"/>
        </w:rPr>
        <w:t xml:space="preserve">erbindliche Standards für gesunde </w:t>
      </w:r>
      <w:r>
        <w:rPr>
          <w:rFonts w:ascii="Arial" w:hAnsi="Arial" w:cs="Arial"/>
          <w:b/>
          <w:bCs/>
          <w:spacing w:val="-2"/>
          <w:sz w:val="22"/>
          <w:szCs w:val="22"/>
        </w:rPr>
        <w:t>R</w:t>
      </w:r>
      <w:r w:rsidR="008D6EAB" w:rsidRPr="008D6EAB">
        <w:rPr>
          <w:rFonts w:ascii="Arial" w:hAnsi="Arial" w:cs="Arial"/>
          <w:b/>
          <w:bCs/>
          <w:spacing w:val="-2"/>
          <w:sz w:val="22"/>
          <w:szCs w:val="22"/>
        </w:rPr>
        <w:t>aumluft</w:t>
      </w:r>
    </w:p>
    <w:p w14:paraId="734CC490" w14:textId="34753AF3" w:rsidR="008D6EAB" w:rsidRPr="008D6EAB" w:rsidRDefault="008D6EAB" w:rsidP="002C0715">
      <w:pPr>
        <w:pStyle w:val="EinfAbs"/>
        <w:ind w:left="-284" w:right="-283"/>
        <w:rPr>
          <w:rFonts w:ascii="Arial" w:hAnsi="Arial" w:cs="Arial"/>
          <w:spacing w:val="-2"/>
          <w:sz w:val="22"/>
          <w:szCs w:val="22"/>
        </w:rPr>
      </w:pPr>
      <w:r w:rsidRPr="008D6EAB">
        <w:rPr>
          <w:rFonts w:ascii="Arial" w:hAnsi="Arial" w:cs="Arial"/>
          <w:spacing w:val="-2"/>
          <w:sz w:val="22"/>
          <w:szCs w:val="22"/>
        </w:rPr>
        <w:t>D-A-CH-</w:t>
      </w:r>
      <w:r w:rsidR="000C4DD8">
        <w:rPr>
          <w:rFonts w:ascii="Arial" w:hAnsi="Arial" w:cs="Arial"/>
          <w:spacing w:val="-2"/>
          <w:sz w:val="22"/>
          <w:szCs w:val="22"/>
        </w:rPr>
        <w:t>T</w:t>
      </w:r>
      <w:r w:rsidRPr="008D6EAB">
        <w:rPr>
          <w:rFonts w:ascii="Arial" w:hAnsi="Arial" w:cs="Arial"/>
          <w:spacing w:val="-2"/>
          <w:sz w:val="22"/>
          <w:szCs w:val="22"/>
        </w:rPr>
        <w:t>reffen Komfortlüftung</w:t>
      </w:r>
    </w:p>
    <w:p w14:paraId="4C975A15" w14:textId="77777777" w:rsidR="00A43821" w:rsidRPr="00292157" w:rsidRDefault="00A43821" w:rsidP="002C0715">
      <w:pPr>
        <w:pStyle w:val="EinfAbs"/>
        <w:ind w:left="-284" w:right="-283"/>
        <w:rPr>
          <w:rFonts w:ascii="Arial" w:hAnsi="Arial" w:cs="Arial"/>
          <w:spacing w:val="-2"/>
          <w:sz w:val="22"/>
          <w:szCs w:val="22"/>
        </w:rPr>
      </w:pPr>
    </w:p>
    <w:p w14:paraId="008C28D4" w14:textId="640B4970" w:rsidR="00DC1CC8" w:rsidRDefault="00601F45" w:rsidP="002C0715">
      <w:pPr>
        <w:pStyle w:val="EinfAbs"/>
        <w:ind w:left="-284" w:right="-283"/>
        <w:rPr>
          <w:rFonts w:ascii="Arial" w:hAnsi="Arial" w:cs="Arial"/>
          <w:spacing w:val="-2"/>
          <w:sz w:val="22"/>
          <w:szCs w:val="22"/>
        </w:rPr>
      </w:pPr>
      <w:r w:rsidRPr="00241452">
        <w:rPr>
          <w:rFonts w:ascii="Arial" w:hAnsi="Arial" w:cs="Arial"/>
          <w:b/>
          <w:bCs/>
          <w:color w:val="auto"/>
          <w:spacing w:val="-2"/>
          <w:sz w:val="22"/>
          <w:szCs w:val="22"/>
        </w:rPr>
        <w:t>Ludwigsburg</w:t>
      </w:r>
      <w:r w:rsidR="00FA253D" w:rsidRPr="00241452">
        <w:rPr>
          <w:rFonts w:ascii="Arial" w:hAnsi="Arial" w:cs="Arial"/>
          <w:b/>
          <w:bCs/>
          <w:color w:val="auto"/>
          <w:spacing w:val="-2"/>
          <w:sz w:val="22"/>
          <w:szCs w:val="22"/>
        </w:rPr>
        <w:t>,</w:t>
      </w:r>
      <w:r w:rsidR="0028071E" w:rsidRPr="00241452">
        <w:rPr>
          <w:rFonts w:ascii="Arial" w:hAnsi="Arial" w:cs="Arial"/>
          <w:b/>
          <w:bCs/>
          <w:color w:val="auto"/>
          <w:spacing w:val="-2"/>
          <w:sz w:val="22"/>
          <w:szCs w:val="22"/>
        </w:rPr>
        <w:t xml:space="preserve"> </w:t>
      </w:r>
      <w:r w:rsidR="00241452" w:rsidRPr="00241452">
        <w:rPr>
          <w:rFonts w:ascii="Arial" w:hAnsi="Arial" w:cs="Arial"/>
          <w:b/>
          <w:bCs/>
          <w:color w:val="auto"/>
          <w:spacing w:val="-2"/>
          <w:sz w:val="22"/>
          <w:szCs w:val="22"/>
        </w:rPr>
        <w:t>22</w:t>
      </w:r>
      <w:r w:rsidR="009C5096" w:rsidRPr="00241452">
        <w:rPr>
          <w:rFonts w:ascii="Arial" w:hAnsi="Arial" w:cs="Arial"/>
          <w:b/>
          <w:bCs/>
          <w:color w:val="auto"/>
          <w:spacing w:val="-2"/>
          <w:sz w:val="22"/>
          <w:szCs w:val="22"/>
        </w:rPr>
        <w:t>.</w:t>
      </w:r>
      <w:r w:rsidR="008D6EAB" w:rsidRPr="00241452">
        <w:rPr>
          <w:rFonts w:ascii="Arial" w:hAnsi="Arial" w:cs="Arial"/>
          <w:b/>
          <w:bCs/>
          <w:color w:val="auto"/>
          <w:spacing w:val="-2"/>
          <w:sz w:val="22"/>
          <w:szCs w:val="22"/>
        </w:rPr>
        <w:t>10</w:t>
      </w:r>
      <w:r w:rsidR="00815C69" w:rsidRPr="00241452">
        <w:rPr>
          <w:rFonts w:ascii="Arial" w:hAnsi="Arial" w:cs="Arial"/>
          <w:b/>
          <w:bCs/>
          <w:color w:val="auto"/>
          <w:spacing w:val="-2"/>
          <w:sz w:val="22"/>
          <w:szCs w:val="22"/>
        </w:rPr>
        <w:t>.</w:t>
      </w:r>
      <w:r w:rsidR="008D6EAB" w:rsidRPr="00241452">
        <w:rPr>
          <w:rFonts w:ascii="Arial" w:hAnsi="Arial" w:cs="Arial"/>
          <w:b/>
          <w:bCs/>
          <w:color w:val="auto"/>
          <w:spacing w:val="-2"/>
          <w:sz w:val="22"/>
          <w:szCs w:val="22"/>
        </w:rPr>
        <w:t>2025</w:t>
      </w:r>
      <w:r w:rsidR="00A43821" w:rsidRPr="00241452">
        <w:rPr>
          <w:rFonts w:ascii="Arial" w:hAnsi="Arial" w:cs="Arial"/>
          <w:color w:val="auto"/>
          <w:spacing w:val="-2"/>
          <w:sz w:val="22"/>
          <w:szCs w:val="22"/>
        </w:rPr>
        <w:t xml:space="preserve"> – </w:t>
      </w:r>
      <w:r w:rsidR="008D6EAB" w:rsidRPr="00241452">
        <w:rPr>
          <w:rFonts w:ascii="Arial" w:hAnsi="Arial" w:cs="Arial"/>
          <w:color w:val="auto"/>
          <w:spacing w:val="-2"/>
          <w:sz w:val="22"/>
          <w:szCs w:val="22"/>
        </w:rPr>
        <w:t xml:space="preserve">Beim </w:t>
      </w:r>
      <w:r w:rsidR="00F43DF3" w:rsidRPr="00241452">
        <w:rPr>
          <w:rFonts w:ascii="Arial" w:hAnsi="Arial" w:cs="Arial"/>
          <w:color w:val="auto"/>
          <w:spacing w:val="-2"/>
          <w:sz w:val="22"/>
          <w:szCs w:val="22"/>
        </w:rPr>
        <w:t xml:space="preserve">diesjährigen </w:t>
      </w:r>
      <w:r w:rsidR="008D6EAB" w:rsidRPr="008D6EAB">
        <w:rPr>
          <w:rFonts w:ascii="Arial" w:hAnsi="Arial" w:cs="Arial"/>
          <w:spacing w:val="-2"/>
          <w:sz w:val="22"/>
          <w:szCs w:val="22"/>
        </w:rPr>
        <w:t xml:space="preserve">Treffen des Netzwerks D-A-CH-Komfortlüftung </w:t>
      </w:r>
      <w:r w:rsidR="00F43DF3">
        <w:rPr>
          <w:rFonts w:ascii="Arial" w:hAnsi="Arial" w:cs="Arial"/>
          <w:spacing w:val="-2"/>
          <w:sz w:val="22"/>
          <w:szCs w:val="22"/>
        </w:rPr>
        <w:t xml:space="preserve">kamen </w:t>
      </w:r>
      <w:r w:rsidR="008D6EAB" w:rsidRPr="008D6EAB">
        <w:rPr>
          <w:rFonts w:ascii="Arial" w:hAnsi="Arial" w:cs="Arial"/>
          <w:spacing w:val="-2"/>
          <w:sz w:val="22"/>
          <w:szCs w:val="22"/>
        </w:rPr>
        <w:t>33</w:t>
      </w:r>
      <w:r w:rsidR="00F43DF3">
        <w:rPr>
          <w:rFonts w:ascii="Arial" w:hAnsi="Arial" w:cs="Arial"/>
          <w:spacing w:val="-2"/>
          <w:sz w:val="22"/>
          <w:szCs w:val="22"/>
        </w:rPr>
        <w:t xml:space="preserve"> </w:t>
      </w:r>
      <w:r w:rsidR="008D6EAB" w:rsidRPr="008D6EAB">
        <w:rPr>
          <w:rFonts w:ascii="Arial" w:hAnsi="Arial" w:cs="Arial"/>
          <w:spacing w:val="-2"/>
          <w:sz w:val="22"/>
          <w:szCs w:val="22"/>
        </w:rPr>
        <w:t>Expertinnen und Experten aus Deutschland, Österreich und der Schweiz</w:t>
      </w:r>
      <w:r w:rsidR="00F43DF3">
        <w:rPr>
          <w:rFonts w:ascii="Arial" w:hAnsi="Arial" w:cs="Arial"/>
          <w:spacing w:val="-2"/>
          <w:sz w:val="22"/>
          <w:szCs w:val="22"/>
        </w:rPr>
        <w:t xml:space="preserve"> zusammen, um </w:t>
      </w:r>
      <w:r w:rsidR="008D6EAB" w:rsidRPr="008D6EAB">
        <w:rPr>
          <w:rFonts w:ascii="Arial" w:hAnsi="Arial" w:cs="Arial"/>
          <w:spacing w:val="-2"/>
          <w:sz w:val="22"/>
          <w:szCs w:val="22"/>
        </w:rPr>
        <w:t>aktuelle Forschungsergebnisse zur Raumluftqualität in Schulen, Büros und Wohngebäuden</w:t>
      </w:r>
      <w:r w:rsidR="00F43DF3">
        <w:rPr>
          <w:rFonts w:ascii="Arial" w:hAnsi="Arial" w:cs="Arial"/>
          <w:spacing w:val="-2"/>
          <w:sz w:val="22"/>
          <w:szCs w:val="22"/>
        </w:rPr>
        <w:t xml:space="preserve"> zu diskutieren</w:t>
      </w:r>
      <w:r w:rsidR="008D6EAB" w:rsidRPr="008D6EAB">
        <w:rPr>
          <w:rFonts w:ascii="Arial" w:hAnsi="Arial" w:cs="Arial"/>
          <w:spacing w:val="-2"/>
          <w:sz w:val="22"/>
          <w:szCs w:val="22"/>
        </w:rPr>
        <w:t xml:space="preserve">. </w:t>
      </w:r>
      <w:r w:rsidR="00F43DF3">
        <w:rPr>
          <w:rFonts w:ascii="Arial" w:hAnsi="Arial" w:cs="Arial"/>
          <w:spacing w:val="-2"/>
          <w:sz w:val="22"/>
          <w:szCs w:val="22"/>
        </w:rPr>
        <w:t xml:space="preserve">Die Veranstaltung fand </w:t>
      </w:r>
      <w:r w:rsidR="00F43DF3" w:rsidRPr="00F43DF3">
        <w:rPr>
          <w:rFonts w:ascii="Arial" w:hAnsi="Arial" w:cs="Arial"/>
          <w:spacing w:val="-2"/>
          <w:sz w:val="22"/>
          <w:szCs w:val="22"/>
        </w:rPr>
        <w:t>am 8. und 9. Oktober</w:t>
      </w:r>
      <w:r w:rsidR="00F43DF3">
        <w:rPr>
          <w:rFonts w:ascii="Arial" w:hAnsi="Arial" w:cs="Arial"/>
          <w:spacing w:val="-2"/>
          <w:sz w:val="22"/>
          <w:szCs w:val="22"/>
        </w:rPr>
        <w:t xml:space="preserve"> bei der </w:t>
      </w:r>
      <w:r w:rsidR="00F43DF3" w:rsidRPr="00F43DF3">
        <w:rPr>
          <w:rFonts w:ascii="Arial" w:hAnsi="Arial" w:cs="Arial"/>
          <w:spacing w:val="-2"/>
          <w:sz w:val="22"/>
          <w:szCs w:val="22"/>
        </w:rPr>
        <w:t>Walter Bösch GmbH &amp; Co. KG in Lustenau</w:t>
      </w:r>
      <w:r w:rsidR="00F43DF3">
        <w:rPr>
          <w:rFonts w:ascii="Arial" w:hAnsi="Arial" w:cs="Arial"/>
          <w:spacing w:val="-2"/>
          <w:sz w:val="22"/>
          <w:szCs w:val="22"/>
        </w:rPr>
        <w:t xml:space="preserve"> (</w:t>
      </w:r>
      <w:r w:rsidR="00F43DF3" w:rsidRPr="00F43DF3">
        <w:rPr>
          <w:rFonts w:ascii="Arial" w:hAnsi="Arial" w:cs="Arial"/>
          <w:spacing w:val="-2"/>
          <w:sz w:val="22"/>
          <w:szCs w:val="22"/>
        </w:rPr>
        <w:t>Vorarlberg</w:t>
      </w:r>
      <w:r w:rsidR="00F43DF3">
        <w:rPr>
          <w:rFonts w:ascii="Arial" w:hAnsi="Arial" w:cs="Arial"/>
          <w:spacing w:val="-2"/>
          <w:sz w:val="22"/>
          <w:szCs w:val="22"/>
        </w:rPr>
        <w:t xml:space="preserve">) statt. Das Themenspektrum war vielfältig: Es reichte </w:t>
      </w:r>
      <w:r w:rsidR="00DA07E6">
        <w:rPr>
          <w:rFonts w:ascii="Arial" w:hAnsi="Arial" w:cs="Arial"/>
          <w:spacing w:val="-2"/>
          <w:sz w:val="22"/>
          <w:szCs w:val="22"/>
        </w:rPr>
        <w:t>von der</w:t>
      </w:r>
      <w:r w:rsidR="00DC1CC8">
        <w:rPr>
          <w:rFonts w:ascii="Arial" w:hAnsi="Arial" w:cs="Arial"/>
          <w:spacing w:val="-2"/>
          <w:sz w:val="22"/>
          <w:szCs w:val="22"/>
        </w:rPr>
        <w:t xml:space="preserve"> Lüftungs- und Energieeffizienz unterschiedlicher </w:t>
      </w:r>
      <w:r w:rsidR="00F43DF3">
        <w:rPr>
          <w:rFonts w:ascii="Arial" w:hAnsi="Arial" w:cs="Arial"/>
          <w:spacing w:val="-2"/>
          <w:sz w:val="22"/>
          <w:szCs w:val="22"/>
        </w:rPr>
        <w:t>Systeme</w:t>
      </w:r>
      <w:r w:rsidR="00DA07E6">
        <w:rPr>
          <w:rFonts w:ascii="Arial" w:hAnsi="Arial" w:cs="Arial"/>
          <w:spacing w:val="-2"/>
          <w:sz w:val="22"/>
          <w:szCs w:val="22"/>
        </w:rPr>
        <w:t xml:space="preserve"> über alarmierende Ergebnisse von CO</w:t>
      </w:r>
      <w:r w:rsidR="00DA07E6" w:rsidRPr="009560FB">
        <w:rPr>
          <w:rFonts w:ascii="Arial" w:hAnsi="Arial" w:cs="Arial"/>
          <w:spacing w:val="-2"/>
          <w:sz w:val="22"/>
          <w:szCs w:val="22"/>
          <w:vertAlign w:val="subscript"/>
        </w:rPr>
        <w:t>2</w:t>
      </w:r>
      <w:r w:rsidR="00DA07E6">
        <w:rPr>
          <w:rFonts w:ascii="Arial" w:hAnsi="Arial" w:cs="Arial"/>
          <w:spacing w:val="-2"/>
          <w:sz w:val="22"/>
          <w:szCs w:val="22"/>
        </w:rPr>
        <w:t xml:space="preserve">-Messungen in </w:t>
      </w:r>
      <w:r w:rsidR="00DC1CC8" w:rsidRPr="00DC1CC8">
        <w:rPr>
          <w:rFonts w:ascii="Arial" w:hAnsi="Arial" w:cs="Arial"/>
          <w:spacing w:val="-2"/>
          <w:sz w:val="22"/>
          <w:szCs w:val="22"/>
        </w:rPr>
        <w:t>Klassenzimmer</w:t>
      </w:r>
      <w:r w:rsidR="00DA07E6">
        <w:rPr>
          <w:rFonts w:ascii="Arial" w:hAnsi="Arial" w:cs="Arial"/>
          <w:spacing w:val="-2"/>
          <w:sz w:val="22"/>
          <w:szCs w:val="22"/>
        </w:rPr>
        <w:t>n</w:t>
      </w:r>
      <w:r w:rsidR="00DC1CC8" w:rsidRPr="00DC1CC8">
        <w:rPr>
          <w:rFonts w:ascii="Arial" w:hAnsi="Arial" w:cs="Arial"/>
          <w:spacing w:val="-2"/>
          <w:sz w:val="22"/>
          <w:szCs w:val="22"/>
        </w:rPr>
        <w:t xml:space="preserve"> </w:t>
      </w:r>
      <w:r w:rsidR="00DA07E6">
        <w:rPr>
          <w:rFonts w:ascii="Arial" w:hAnsi="Arial" w:cs="Arial"/>
          <w:spacing w:val="-2"/>
          <w:sz w:val="22"/>
          <w:szCs w:val="22"/>
        </w:rPr>
        <w:t xml:space="preserve">und </w:t>
      </w:r>
      <w:r w:rsidR="00DA07E6" w:rsidRPr="00DA07E6">
        <w:rPr>
          <w:rFonts w:ascii="Arial" w:hAnsi="Arial" w:cs="Arial"/>
          <w:spacing w:val="-2"/>
          <w:sz w:val="22"/>
          <w:szCs w:val="22"/>
        </w:rPr>
        <w:t>wirksame</w:t>
      </w:r>
      <w:r w:rsidR="00DA07E6">
        <w:rPr>
          <w:rFonts w:ascii="Arial" w:hAnsi="Arial" w:cs="Arial"/>
          <w:spacing w:val="-2"/>
          <w:sz w:val="22"/>
          <w:szCs w:val="22"/>
        </w:rPr>
        <w:t>n</w:t>
      </w:r>
      <w:r w:rsidR="00DA07E6" w:rsidRPr="00DA07E6">
        <w:rPr>
          <w:rFonts w:ascii="Arial" w:hAnsi="Arial" w:cs="Arial"/>
          <w:spacing w:val="-2"/>
          <w:sz w:val="22"/>
          <w:szCs w:val="22"/>
        </w:rPr>
        <w:t xml:space="preserve"> Lösungen </w:t>
      </w:r>
      <w:r w:rsidR="00F43DF3">
        <w:rPr>
          <w:rFonts w:ascii="Arial" w:hAnsi="Arial" w:cs="Arial"/>
          <w:spacing w:val="-2"/>
          <w:sz w:val="22"/>
          <w:szCs w:val="22"/>
        </w:rPr>
        <w:t>zur Verbesserung der Rauml</w:t>
      </w:r>
      <w:r w:rsidR="00DA07E6" w:rsidRPr="00DA07E6">
        <w:rPr>
          <w:rFonts w:ascii="Arial" w:hAnsi="Arial" w:cs="Arial"/>
          <w:spacing w:val="-2"/>
          <w:sz w:val="22"/>
          <w:szCs w:val="22"/>
        </w:rPr>
        <w:t xml:space="preserve">uftqualität </w:t>
      </w:r>
      <w:r w:rsidR="00DC1CC8">
        <w:rPr>
          <w:rFonts w:ascii="Arial" w:hAnsi="Arial" w:cs="Arial"/>
          <w:spacing w:val="-2"/>
          <w:sz w:val="22"/>
          <w:szCs w:val="22"/>
        </w:rPr>
        <w:t xml:space="preserve">bis </w:t>
      </w:r>
      <w:r w:rsidR="00F43DF3">
        <w:rPr>
          <w:rFonts w:ascii="Arial" w:hAnsi="Arial" w:cs="Arial"/>
          <w:spacing w:val="-2"/>
          <w:sz w:val="22"/>
          <w:szCs w:val="22"/>
        </w:rPr>
        <w:t xml:space="preserve">hin </w:t>
      </w:r>
      <w:r w:rsidR="00DC1CC8">
        <w:rPr>
          <w:rFonts w:ascii="Arial" w:hAnsi="Arial" w:cs="Arial"/>
          <w:spacing w:val="-2"/>
          <w:sz w:val="22"/>
          <w:szCs w:val="22"/>
        </w:rPr>
        <w:t xml:space="preserve">zu Nachhaltigkeitsbewertungen, die für eine realistische Betrachtung den gesamten Lebenszyklus </w:t>
      </w:r>
      <w:r w:rsidR="00F43DF3">
        <w:rPr>
          <w:rFonts w:ascii="Arial" w:hAnsi="Arial" w:cs="Arial"/>
          <w:spacing w:val="-2"/>
          <w:sz w:val="22"/>
          <w:szCs w:val="22"/>
        </w:rPr>
        <w:t>einbeziehen</w:t>
      </w:r>
      <w:r w:rsidR="00DC1CC8">
        <w:rPr>
          <w:rFonts w:ascii="Arial" w:hAnsi="Arial" w:cs="Arial"/>
          <w:spacing w:val="-2"/>
          <w:sz w:val="22"/>
          <w:szCs w:val="22"/>
        </w:rPr>
        <w:t xml:space="preserve"> müssen. Weitere</w:t>
      </w:r>
      <w:r w:rsidR="00F9475E">
        <w:rPr>
          <w:rFonts w:ascii="Arial" w:hAnsi="Arial" w:cs="Arial"/>
          <w:spacing w:val="-2"/>
          <w:sz w:val="22"/>
          <w:szCs w:val="22"/>
        </w:rPr>
        <w:t xml:space="preserve"> Fragestellungen betrafen </w:t>
      </w:r>
      <w:r w:rsidR="00DC1CC8">
        <w:rPr>
          <w:rFonts w:ascii="Arial" w:hAnsi="Arial" w:cs="Arial"/>
          <w:spacing w:val="-2"/>
          <w:sz w:val="22"/>
          <w:szCs w:val="22"/>
        </w:rPr>
        <w:t xml:space="preserve">Marktdaten und deren Analyse, </w:t>
      </w:r>
      <w:r w:rsidR="00DC1CC8" w:rsidRPr="00DC1CC8">
        <w:rPr>
          <w:rFonts w:ascii="Arial" w:hAnsi="Arial" w:cs="Arial"/>
          <w:spacing w:val="-2"/>
          <w:sz w:val="22"/>
          <w:szCs w:val="22"/>
        </w:rPr>
        <w:t xml:space="preserve">die zunehmende </w:t>
      </w:r>
      <w:r w:rsidR="00F43DF3">
        <w:rPr>
          <w:rFonts w:ascii="Arial" w:hAnsi="Arial" w:cs="Arial"/>
          <w:spacing w:val="-2"/>
          <w:sz w:val="22"/>
          <w:szCs w:val="22"/>
        </w:rPr>
        <w:t xml:space="preserve">sommerliche </w:t>
      </w:r>
      <w:r w:rsidR="00DC1CC8" w:rsidRPr="00DC1CC8">
        <w:rPr>
          <w:rFonts w:ascii="Arial" w:hAnsi="Arial" w:cs="Arial"/>
          <w:spacing w:val="-2"/>
          <w:sz w:val="22"/>
          <w:szCs w:val="22"/>
        </w:rPr>
        <w:t>Hitze in Schulgebäuden</w:t>
      </w:r>
      <w:r w:rsidR="00DA07E6">
        <w:rPr>
          <w:rFonts w:ascii="Arial" w:hAnsi="Arial" w:cs="Arial"/>
          <w:spacing w:val="-2"/>
          <w:sz w:val="22"/>
          <w:szCs w:val="22"/>
        </w:rPr>
        <w:t xml:space="preserve"> sowie eher ernüchternde </w:t>
      </w:r>
      <w:r w:rsidR="008D6EAB" w:rsidRPr="008D6EAB">
        <w:rPr>
          <w:rFonts w:ascii="Arial" w:hAnsi="Arial" w:cs="Arial"/>
          <w:spacing w:val="-2"/>
          <w:sz w:val="22"/>
          <w:szCs w:val="22"/>
        </w:rPr>
        <w:t xml:space="preserve">Erkenntnisse </w:t>
      </w:r>
      <w:r w:rsidR="00DA07E6">
        <w:rPr>
          <w:rFonts w:ascii="Arial" w:hAnsi="Arial" w:cs="Arial"/>
          <w:spacing w:val="-2"/>
          <w:sz w:val="22"/>
          <w:szCs w:val="22"/>
        </w:rPr>
        <w:t xml:space="preserve">zu </w:t>
      </w:r>
      <w:r w:rsidR="008D6EAB" w:rsidRPr="008D6EAB">
        <w:rPr>
          <w:rFonts w:ascii="Arial" w:hAnsi="Arial" w:cs="Arial"/>
          <w:spacing w:val="-2"/>
          <w:sz w:val="22"/>
          <w:szCs w:val="22"/>
        </w:rPr>
        <w:t>Low-Tech-Lüftungskonzepte</w:t>
      </w:r>
      <w:r w:rsidR="00DA07E6">
        <w:rPr>
          <w:rFonts w:ascii="Arial" w:hAnsi="Arial" w:cs="Arial"/>
          <w:spacing w:val="-2"/>
          <w:sz w:val="22"/>
          <w:szCs w:val="22"/>
        </w:rPr>
        <w:t>n</w:t>
      </w:r>
      <w:r w:rsidR="008D6EAB" w:rsidRPr="008D6EAB">
        <w:rPr>
          <w:rFonts w:ascii="Arial" w:hAnsi="Arial" w:cs="Arial"/>
          <w:spacing w:val="-2"/>
          <w:sz w:val="22"/>
          <w:szCs w:val="22"/>
        </w:rPr>
        <w:t xml:space="preserve"> in Bürogebäuden. </w:t>
      </w:r>
    </w:p>
    <w:p w14:paraId="4E458A76" w14:textId="77777777" w:rsidR="00DA07E6" w:rsidRDefault="00DA07E6" w:rsidP="002C0715">
      <w:pPr>
        <w:pStyle w:val="EinfAbs"/>
        <w:ind w:left="-284" w:right="-283"/>
        <w:rPr>
          <w:rFonts w:ascii="Arial" w:hAnsi="Arial" w:cs="Arial"/>
          <w:spacing w:val="-2"/>
          <w:sz w:val="22"/>
          <w:szCs w:val="22"/>
        </w:rPr>
      </w:pPr>
    </w:p>
    <w:p w14:paraId="097ECBFF" w14:textId="403DEE5F" w:rsidR="008D6EAB" w:rsidRDefault="00CE72EF" w:rsidP="002C0715">
      <w:pPr>
        <w:pStyle w:val="EinfAbs"/>
        <w:ind w:left="-284" w:right="-283"/>
        <w:rPr>
          <w:rFonts w:ascii="Arial" w:hAnsi="Arial" w:cs="Arial"/>
          <w:spacing w:val="-2"/>
          <w:sz w:val="22"/>
          <w:szCs w:val="22"/>
        </w:rPr>
      </w:pPr>
      <w:r>
        <w:rPr>
          <w:rFonts w:ascii="Arial" w:hAnsi="Arial" w:cs="Arial"/>
          <w:spacing w:val="-2"/>
          <w:sz w:val="22"/>
          <w:szCs w:val="22"/>
        </w:rPr>
        <w:t xml:space="preserve">Zum Abschluss der beiden Tage mit </w:t>
      </w:r>
      <w:r w:rsidR="00F9475E">
        <w:rPr>
          <w:rFonts w:ascii="Arial" w:hAnsi="Arial" w:cs="Arial"/>
          <w:spacing w:val="-2"/>
          <w:sz w:val="22"/>
          <w:szCs w:val="22"/>
        </w:rPr>
        <w:t>informativen</w:t>
      </w:r>
      <w:r w:rsidRPr="00CE72EF">
        <w:rPr>
          <w:rFonts w:ascii="Arial" w:hAnsi="Arial" w:cs="Arial"/>
          <w:spacing w:val="-2"/>
          <w:sz w:val="22"/>
          <w:szCs w:val="22"/>
        </w:rPr>
        <w:t xml:space="preserve"> </w:t>
      </w:r>
      <w:r w:rsidR="00F43DF3">
        <w:rPr>
          <w:rFonts w:ascii="Arial" w:hAnsi="Arial" w:cs="Arial"/>
          <w:spacing w:val="-2"/>
          <w:sz w:val="22"/>
          <w:szCs w:val="22"/>
        </w:rPr>
        <w:t>Fachv</w:t>
      </w:r>
      <w:r w:rsidRPr="00CE72EF">
        <w:rPr>
          <w:rFonts w:ascii="Arial" w:hAnsi="Arial" w:cs="Arial"/>
          <w:spacing w:val="-2"/>
          <w:sz w:val="22"/>
          <w:szCs w:val="22"/>
        </w:rPr>
        <w:t>orträge</w:t>
      </w:r>
      <w:r w:rsidR="00F43DF3">
        <w:rPr>
          <w:rFonts w:ascii="Arial" w:hAnsi="Arial" w:cs="Arial"/>
          <w:spacing w:val="-2"/>
          <w:sz w:val="22"/>
          <w:szCs w:val="22"/>
        </w:rPr>
        <w:t>n</w:t>
      </w:r>
      <w:r w:rsidRPr="00CE72EF">
        <w:rPr>
          <w:rFonts w:ascii="Arial" w:hAnsi="Arial" w:cs="Arial"/>
          <w:spacing w:val="-2"/>
          <w:sz w:val="22"/>
          <w:szCs w:val="22"/>
        </w:rPr>
        <w:t xml:space="preserve"> und lebhaften Diskussionen betonten die Teilnehmerinnen und Teilnehmer einvernehmlich: Gute Raumluft ist Voraussetzung für Gesundheit, Lernfähigkeit und Wohlbefinden – und darf weder vom Zufall noch vom Nutzerverhalten abhängen.</w:t>
      </w:r>
      <w:r>
        <w:rPr>
          <w:rFonts w:ascii="Arial" w:hAnsi="Arial" w:cs="Arial"/>
          <w:spacing w:val="-2"/>
          <w:sz w:val="22"/>
          <w:szCs w:val="22"/>
        </w:rPr>
        <w:t xml:space="preserve"> </w:t>
      </w:r>
      <w:r w:rsidR="00F43DF3">
        <w:rPr>
          <w:rFonts w:ascii="Arial" w:hAnsi="Arial" w:cs="Arial"/>
          <w:spacing w:val="-2"/>
          <w:sz w:val="22"/>
          <w:szCs w:val="22"/>
        </w:rPr>
        <w:t>E</w:t>
      </w:r>
      <w:r>
        <w:rPr>
          <w:rFonts w:ascii="Arial" w:hAnsi="Arial" w:cs="Arial"/>
          <w:spacing w:val="-2"/>
          <w:sz w:val="22"/>
          <w:szCs w:val="22"/>
        </w:rPr>
        <w:t xml:space="preserve">ine </w:t>
      </w:r>
      <w:r w:rsidRPr="00CE72EF">
        <w:rPr>
          <w:rFonts w:ascii="Arial" w:hAnsi="Arial" w:cs="Arial"/>
          <w:spacing w:val="-2"/>
          <w:sz w:val="22"/>
          <w:szCs w:val="22"/>
        </w:rPr>
        <w:t>gemeinsame</w:t>
      </w:r>
      <w:r>
        <w:rPr>
          <w:rFonts w:ascii="Arial" w:hAnsi="Arial" w:cs="Arial"/>
          <w:spacing w:val="-2"/>
          <w:sz w:val="22"/>
          <w:szCs w:val="22"/>
        </w:rPr>
        <w:t xml:space="preserve"> </w:t>
      </w:r>
      <w:r w:rsidRPr="00CE72EF">
        <w:rPr>
          <w:rFonts w:ascii="Arial" w:hAnsi="Arial" w:cs="Arial"/>
          <w:spacing w:val="-2"/>
          <w:sz w:val="22"/>
          <w:szCs w:val="22"/>
        </w:rPr>
        <w:t xml:space="preserve">D-A-CH-Resolution </w:t>
      </w:r>
      <w:r>
        <w:rPr>
          <w:rFonts w:ascii="Arial" w:hAnsi="Arial" w:cs="Arial"/>
          <w:spacing w:val="-2"/>
          <w:sz w:val="22"/>
          <w:szCs w:val="22"/>
        </w:rPr>
        <w:t>forder</w:t>
      </w:r>
      <w:r w:rsidR="00F43DF3">
        <w:rPr>
          <w:rFonts w:ascii="Arial" w:hAnsi="Arial" w:cs="Arial"/>
          <w:spacing w:val="-2"/>
          <w:sz w:val="22"/>
          <w:szCs w:val="22"/>
        </w:rPr>
        <w:t>t</w:t>
      </w:r>
      <w:r w:rsidR="00853619" w:rsidRPr="00853619">
        <w:rPr>
          <w:rFonts w:ascii="Arial" w:hAnsi="Arial" w:cs="Arial"/>
          <w:spacing w:val="-2"/>
          <w:sz w:val="22"/>
          <w:szCs w:val="22"/>
        </w:rPr>
        <w:t>, Innenraumluftqualität als verbindlichen Bestandteil von Bauvorschriften und Förderprogrammen festzuschreiben</w:t>
      </w:r>
      <w:r w:rsidR="008D6EAB" w:rsidRPr="008D6EAB">
        <w:rPr>
          <w:rFonts w:ascii="Arial" w:hAnsi="Arial" w:cs="Arial"/>
          <w:spacing w:val="-2"/>
          <w:sz w:val="22"/>
          <w:szCs w:val="22"/>
        </w:rPr>
        <w:t xml:space="preserve">. Die </w:t>
      </w:r>
      <w:r w:rsidR="00DC1CC8">
        <w:rPr>
          <w:rFonts w:ascii="Arial" w:hAnsi="Arial" w:cs="Arial"/>
          <w:spacing w:val="-2"/>
          <w:sz w:val="22"/>
          <w:szCs w:val="22"/>
        </w:rPr>
        <w:t xml:space="preserve">vollständige </w:t>
      </w:r>
      <w:r w:rsidR="008D6EAB" w:rsidRPr="008D6EAB">
        <w:rPr>
          <w:rFonts w:ascii="Arial" w:hAnsi="Arial" w:cs="Arial"/>
          <w:spacing w:val="-2"/>
          <w:sz w:val="22"/>
          <w:szCs w:val="22"/>
        </w:rPr>
        <w:t>Resolution steht auf www.fgk.de unter „Dokumente/Literatur“ zum Download. Sie endet mit einem eindringlichen Appell: „Alle Menschen sind von schlechter Raumluft betroffen. Saubere Raumluft als grundlegendes Menschenrecht schützt Gesundheit, Wohlbefinden und Leistungsfähigkeit. Wir rufen daher Regierungen, Organisationen, Bauherren, Investoren und Gemeinschaften auf, gemeinsam das Ziel einer gesunden Innenraumluft für alle zu verfolgen und dauerhaft sicherzustellen.“</w:t>
      </w:r>
    </w:p>
    <w:p w14:paraId="1304C088" w14:textId="77777777" w:rsidR="00DA07E6" w:rsidRDefault="00DA07E6" w:rsidP="002C0715">
      <w:pPr>
        <w:pStyle w:val="EinfAbs"/>
        <w:ind w:left="-284" w:right="-283"/>
        <w:rPr>
          <w:rFonts w:ascii="Arial" w:hAnsi="Arial" w:cs="Arial"/>
          <w:spacing w:val="-2"/>
          <w:sz w:val="22"/>
          <w:szCs w:val="22"/>
        </w:rPr>
      </w:pPr>
    </w:p>
    <w:p w14:paraId="117EE57A" w14:textId="74E3AF37" w:rsidR="00241452" w:rsidRDefault="00241452" w:rsidP="002C0715">
      <w:pPr>
        <w:pStyle w:val="EinfAbs"/>
        <w:ind w:left="-284" w:right="-283"/>
        <w:rPr>
          <w:rFonts w:ascii="Arial" w:hAnsi="Arial" w:cs="Arial"/>
          <w:spacing w:val="-2"/>
          <w:sz w:val="22"/>
          <w:szCs w:val="22"/>
        </w:rPr>
      </w:pPr>
      <w:r w:rsidRPr="00241452">
        <w:rPr>
          <w:rFonts w:ascii="Arial" w:hAnsi="Arial" w:cs="Arial"/>
          <w:spacing w:val="-2"/>
          <w:sz w:val="22"/>
          <w:szCs w:val="22"/>
        </w:rPr>
        <w:t>Seit 2010 trifft sich die D-A-CH-Gruppe regelmäßig im Herbst zu</w:t>
      </w:r>
      <w:r>
        <w:rPr>
          <w:rFonts w:ascii="Arial" w:hAnsi="Arial" w:cs="Arial"/>
          <w:spacing w:val="-2"/>
          <w:sz w:val="22"/>
          <w:szCs w:val="22"/>
        </w:rPr>
        <w:t xml:space="preserve"> den</w:t>
      </w:r>
      <w:r w:rsidRPr="00241452">
        <w:rPr>
          <w:rFonts w:ascii="Arial" w:hAnsi="Arial" w:cs="Arial"/>
          <w:spacing w:val="-2"/>
          <w:sz w:val="22"/>
          <w:szCs w:val="22"/>
        </w:rPr>
        <w:t xml:space="preserve"> Netzwerktreffen, </w:t>
      </w:r>
      <w:r>
        <w:rPr>
          <w:rFonts w:ascii="Arial" w:hAnsi="Arial" w:cs="Arial"/>
          <w:spacing w:val="-2"/>
          <w:sz w:val="22"/>
          <w:szCs w:val="22"/>
        </w:rPr>
        <w:t xml:space="preserve">die </w:t>
      </w:r>
      <w:r w:rsidRPr="00241452">
        <w:rPr>
          <w:rFonts w:ascii="Arial" w:hAnsi="Arial" w:cs="Arial"/>
          <w:spacing w:val="-2"/>
          <w:sz w:val="22"/>
          <w:szCs w:val="22"/>
        </w:rPr>
        <w:t xml:space="preserve">auf Initiative des Fachverbands Gebäude-Klima e. V. (FGK), der Hochschule Luzern (HSLU) und des Verbands KLA Komfortlüftungssysteme Austria </w:t>
      </w:r>
      <w:r>
        <w:rPr>
          <w:rFonts w:ascii="Arial" w:hAnsi="Arial" w:cs="Arial"/>
          <w:spacing w:val="-2"/>
          <w:sz w:val="22"/>
          <w:szCs w:val="22"/>
        </w:rPr>
        <w:t>stattfinden</w:t>
      </w:r>
      <w:r w:rsidRPr="00241452">
        <w:rPr>
          <w:rFonts w:ascii="Arial" w:hAnsi="Arial" w:cs="Arial"/>
          <w:spacing w:val="-2"/>
          <w:sz w:val="22"/>
          <w:szCs w:val="22"/>
        </w:rPr>
        <w:t xml:space="preserve">. Im kommenden Jahr </w:t>
      </w:r>
      <w:r w:rsidR="008A4496">
        <w:rPr>
          <w:rFonts w:ascii="Arial" w:hAnsi="Arial" w:cs="Arial"/>
          <w:spacing w:val="-2"/>
          <w:sz w:val="22"/>
          <w:szCs w:val="22"/>
        </w:rPr>
        <w:t xml:space="preserve">ist die </w:t>
      </w:r>
      <w:r w:rsidRPr="00241452">
        <w:rPr>
          <w:rFonts w:ascii="Arial" w:hAnsi="Arial" w:cs="Arial"/>
          <w:spacing w:val="-2"/>
          <w:sz w:val="22"/>
          <w:szCs w:val="22"/>
        </w:rPr>
        <w:t xml:space="preserve">Hochschule Rosenheim </w:t>
      </w:r>
      <w:r w:rsidR="008A4496">
        <w:rPr>
          <w:rFonts w:ascii="Arial" w:hAnsi="Arial" w:cs="Arial"/>
          <w:spacing w:val="-2"/>
          <w:sz w:val="22"/>
          <w:szCs w:val="22"/>
        </w:rPr>
        <w:t>Gastgeber der Veranstaltung</w:t>
      </w:r>
      <w:r w:rsidRPr="00241452">
        <w:rPr>
          <w:rFonts w:ascii="Arial" w:hAnsi="Arial" w:cs="Arial"/>
          <w:spacing w:val="-2"/>
          <w:sz w:val="22"/>
          <w:szCs w:val="22"/>
        </w:rPr>
        <w:t>.</w:t>
      </w:r>
    </w:p>
    <w:p w14:paraId="285AFF2B" w14:textId="77777777" w:rsidR="00241452" w:rsidRDefault="00241452" w:rsidP="002C0715">
      <w:pPr>
        <w:pStyle w:val="EinfAbs"/>
        <w:ind w:left="-284" w:right="-283"/>
        <w:rPr>
          <w:rFonts w:ascii="Arial" w:hAnsi="Arial" w:cs="Arial"/>
          <w:spacing w:val="-2"/>
          <w:sz w:val="22"/>
          <w:szCs w:val="22"/>
        </w:rPr>
      </w:pPr>
    </w:p>
    <w:p w14:paraId="11D6F5F6" w14:textId="2492830B" w:rsidR="002C0715" w:rsidRDefault="002C0715" w:rsidP="002C0715">
      <w:pPr>
        <w:pStyle w:val="EinfAbs"/>
        <w:ind w:left="-284" w:right="-283"/>
        <w:rPr>
          <w:rFonts w:ascii="Arial" w:hAnsi="Arial" w:cs="Arial"/>
          <w:spacing w:val="-2"/>
          <w:sz w:val="22"/>
          <w:szCs w:val="22"/>
        </w:rPr>
      </w:pPr>
    </w:p>
    <w:p w14:paraId="1CA0BBB7" w14:textId="694B82E8" w:rsidR="00293BE2" w:rsidRDefault="002C0715" w:rsidP="002C0715">
      <w:pPr>
        <w:pStyle w:val="EinfAbs"/>
        <w:spacing w:before="80"/>
        <w:ind w:left="-284" w:right="-284"/>
        <w:rPr>
          <w:rFonts w:ascii="Arial" w:hAnsi="Arial" w:cs="Arial"/>
          <w:sz w:val="22"/>
          <w:szCs w:val="22"/>
        </w:rPr>
      </w:pPr>
      <w:r>
        <w:rPr>
          <w:rFonts w:ascii="Arial" w:hAnsi="Arial" w:cs="Arial"/>
          <w:noProof/>
          <w:spacing w:val="-2"/>
          <w:sz w:val="22"/>
          <w:szCs w:val="22"/>
        </w:rPr>
        <w:lastRenderedPageBreak/>
        <w:drawing>
          <wp:anchor distT="0" distB="0" distL="114300" distR="114300" simplePos="0" relativeHeight="251658240" behindDoc="0" locked="0" layoutInCell="1" allowOverlap="1" wp14:anchorId="635E64E7" wp14:editId="5B8D8340">
            <wp:simplePos x="0" y="0"/>
            <wp:positionH relativeFrom="column">
              <wp:posOffset>-167005</wp:posOffset>
            </wp:positionH>
            <wp:positionV relativeFrom="paragraph">
              <wp:posOffset>0</wp:posOffset>
            </wp:positionV>
            <wp:extent cx="4562475" cy="3041650"/>
            <wp:effectExtent l="0" t="0" r="9525" b="6350"/>
            <wp:wrapTopAndBottom/>
            <wp:docPr id="1020001638"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562475" cy="3041650"/>
                    </a:xfrm>
                    <a:prstGeom prst="rect">
                      <a:avLst/>
                    </a:prstGeom>
                    <a:noFill/>
                    <a:ln>
                      <a:noFill/>
                    </a:ln>
                  </pic:spPr>
                </pic:pic>
              </a:graphicData>
            </a:graphic>
            <wp14:sizeRelH relativeFrom="page">
              <wp14:pctWidth>0</wp14:pctWidth>
            </wp14:sizeRelH>
            <wp14:sizeRelV relativeFrom="page">
              <wp14:pctHeight>0</wp14:pctHeight>
            </wp14:sizeRelV>
          </wp:anchor>
        </w:drawing>
      </w:r>
      <w:r w:rsidR="00DB3416" w:rsidRPr="009E7B26">
        <w:rPr>
          <w:rFonts w:ascii="Arial" w:hAnsi="Arial" w:cs="Arial"/>
          <w:b/>
          <w:bCs/>
          <w:sz w:val="22"/>
          <w:szCs w:val="22"/>
        </w:rPr>
        <w:t>Bildunterschrift:</w:t>
      </w:r>
      <w:r w:rsidR="00DB3416" w:rsidRPr="009E7B26">
        <w:rPr>
          <w:rFonts w:ascii="Arial" w:hAnsi="Arial" w:cs="Arial"/>
          <w:sz w:val="22"/>
          <w:szCs w:val="22"/>
        </w:rPr>
        <w:t xml:space="preserve"> </w:t>
      </w:r>
      <w:r w:rsidR="00534226">
        <w:rPr>
          <w:rFonts w:ascii="Arial" w:hAnsi="Arial" w:cs="Arial"/>
          <w:sz w:val="22"/>
          <w:szCs w:val="22"/>
        </w:rPr>
        <w:t xml:space="preserve">Mehr als 30 Expertinnen und Experten </w:t>
      </w:r>
      <w:r w:rsidR="009B0774">
        <w:rPr>
          <w:rFonts w:ascii="Arial" w:hAnsi="Arial" w:cs="Arial"/>
          <w:sz w:val="22"/>
          <w:szCs w:val="22"/>
        </w:rPr>
        <w:t xml:space="preserve">tauschten sich beim </w:t>
      </w:r>
      <w:r w:rsidR="009B0774" w:rsidRPr="009B0774">
        <w:rPr>
          <w:rFonts w:ascii="Arial" w:hAnsi="Arial" w:cs="Arial"/>
          <w:sz w:val="22"/>
          <w:szCs w:val="22"/>
        </w:rPr>
        <w:t>D-A-CH-Treffen Komfortlüftung</w:t>
      </w:r>
      <w:r w:rsidR="009B0774">
        <w:rPr>
          <w:rFonts w:ascii="Arial" w:hAnsi="Arial" w:cs="Arial"/>
          <w:sz w:val="22"/>
          <w:szCs w:val="22"/>
        </w:rPr>
        <w:t xml:space="preserve"> über aktuelle Entwicklungen </w:t>
      </w:r>
      <w:r w:rsidR="00CE72EF">
        <w:rPr>
          <w:rFonts w:ascii="Arial" w:hAnsi="Arial" w:cs="Arial"/>
          <w:sz w:val="22"/>
          <w:szCs w:val="22"/>
        </w:rPr>
        <w:t>im Bereich Raumluftqualität in</w:t>
      </w:r>
      <w:r w:rsidR="009B0774">
        <w:rPr>
          <w:rFonts w:ascii="Arial" w:hAnsi="Arial" w:cs="Arial"/>
          <w:sz w:val="22"/>
          <w:szCs w:val="22"/>
        </w:rPr>
        <w:t xml:space="preserve"> </w:t>
      </w:r>
      <w:r w:rsidR="00CE72EF" w:rsidRPr="00CE72EF">
        <w:rPr>
          <w:rFonts w:ascii="Arial" w:hAnsi="Arial" w:cs="Arial"/>
          <w:sz w:val="22"/>
          <w:szCs w:val="22"/>
        </w:rPr>
        <w:t>Schulen, Büros und Wohngebäuden</w:t>
      </w:r>
      <w:r w:rsidR="00CE72EF">
        <w:rPr>
          <w:rFonts w:ascii="Arial" w:hAnsi="Arial" w:cs="Arial"/>
          <w:sz w:val="22"/>
          <w:szCs w:val="22"/>
        </w:rPr>
        <w:t xml:space="preserve"> aus. </w:t>
      </w:r>
    </w:p>
    <w:p w14:paraId="5D4E1D7E" w14:textId="365438C4" w:rsidR="00DB3416" w:rsidRPr="00AF6712" w:rsidRDefault="00DB3416" w:rsidP="002C0715">
      <w:pPr>
        <w:pStyle w:val="EinfAbs"/>
        <w:ind w:left="-284"/>
        <w:rPr>
          <w:rFonts w:ascii="Arial" w:hAnsi="Arial" w:cs="Arial"/>
          <w:sz w:val="22"/>
          <w:szCs w:val="22"/>
        </w:rPr>
      </w:pPr>
      <w:r w:rsidRPr="00AF6712">
        <w:rPr>
          <w:rFonts w:ascii="Arial" w:hAnsi="Arial" w:cs="Arial"/>
          <w:b/>
          <w:sz w:val="22"/>
          <w:szCs w:val="22"/>
        </w:rPr>
        <w:t>Bildquelle:</w:t>
      </w:r>
      <w:r w:rsidRPr="00AF6712">
        <w:rPr>
          <w:rFonts w:ascii="Arial" w:hAnsi="Arial" w:cs="Arial"/>
          <w:sz w:val="22"/>
          <w:szCs w:val="22"/>
        </w:rPr>
        <w:t xml:space="preserve"> </w:t>
      </w:r>
      <w:r w:rsidR="009B0774">
        <w:rPr>
          <w:rFonts w:ascii="Arial" w:hAnsi="Arial" w:cs="Arial"/>
          <w:sz w:val="22"/>
          <w:szCs w:val="22"/>
        </w:rPr>
        <w:t>FGK</w:t>
      </w:r>
    </w:p>
    <w:p w14:paraId="18CE4597" w14:textId="0C0850D2" w:rsidR="00A43821" w:rsidRPr="00AF6712" w:rsidRDefault="00A43821" w:rsidP="002C0715">
      <w:pPr>
        <w:pStyle w:val="EinfAbs"/>
        <w:ind w:left="-284"/>
        <w:rPr>
          <w:rFonts w:ascii="Arial" w:hAnsi="Arial" w:cs="Arial"/>
          <w:sz w:val="22"/>
          <w:szCs w:val="22"/>
        </w:rPr>
      </w:pPr>
    </w:p>
    <w:p w14:paraId="3C506B07" w14:textId="681A257A" w:rsidR="00FA253D" w:rsidRPr="00852E4A" w:rsidRDefault="00FA253D" w:rsidP="002C0715">
      <w:pPr>
        <w:pStyle w:val="EinfAbs"/>
        <w:ind w:left="-284"/>
        <w:rPr>
          <w:rFonts w:ascii="Arial" w:hAnsi="Arial" w:cs="Arial"/>
          <w:sz w:val="22"/>
          <w:szCs w:val="22"/>
        </w:rPr>
      </w:pPr>
      <w:r w:rsidRPr="00852E4A">
        <w:rPr>
          <w:rFonts w:ascii="Arial" w:hAnsi="Arial" w:cs="Arial"/>
          <w:sz w:val="22"/>
          <w:szCs w:val="22"/>
        </w:rPr>
        <w:t xml:space="preserve">Diese Pressemitteilung inklusive aller zugehörigen </w:t>
      </w:r>
      <w:r w:rsidR="00075977">
        <w:rPr>
          <w:rFonts w:ascii="Arial" w:hAnsi="Arial" w:cs="Arial"/>
          <w:sz w:val="22"/>
          <w:szCs w:val="22"/>
        </w:rPr>
        <w:t>Dateien</w:t>
      </w:r>
      <w:r w:rsidRPr="00852E4A">
        <w:rPr>
          <w:rFonts w:ascii="Arial" w:hAnsi="Arial" w:cs="Arial"/>
          <w:sz w:val="22"/>
          <w:szCs w:val="22"/>
        </w:rPr>
        <w:t xml:space="preserve"> können Sie </w:t>
      </w:r>
      <w:r>
        <w:fldChar w:fldCharType="begin"/>
      </w:r>
      <w:ins w:id="0" w:author="Sabine Riethmüller" w:date="2025-10-22T10:51:00Z" w16du:dateUtc="2025-10-22T08:51:00Z">
        <w:r w:rsidR="00B20A05">
          <w:instrText>HYPERLINK "https://updates.fgk.de/presseverwaltung/pressedateien/251022_PM_DACH_Komfortlueftung.zip"</w:instrText>
        </w:r>
      </w:ins>
      <w:del w:id="1" w:author="Sabine Riethmüller" w:date="2025-10-22T10:51:00Z" w16du:dateUtc="2025-10-22T08:51:00Z">
        <w:r w:rsidDel="00B20A05">
          <w:delInstrText>HYPERLINK "https://updates.fgk.de/presseverwaltung/pressedateien/xxx.zip"</w:delInstrText>
        </w:r>
      </w:del>
      <w:ins w:id="2" w:author="Sabine Riethmüller" w:date="2025-10-22T10:52:00Z" w16du:dateUtc="2025-10-22T08:52:00Z"/>
      <w:r>
        <w:fldChar w:fldCharType="separate"/>
      </w:r>
      <w:r w:rsidRPr="00852E4A">
        <w:rPr>
          <w:rStyle w:val="Hyperlink"/>
          <w:rFonts w:ascii="Arial" w:hAnsi="Arial" w:cs="Arial"/>
          <w:sz w:val="22"/>
          <w:szCs w:val="22"/>
        </w:rPr>
        <w:t>hier</w:t>
      </w:r>
      <w:r>
        <w:fldChar w:fldCharType="end"/>
      </w:r>
      <w:r w:rsidRPr="00852E4A">
        <w:rPr>
          <w:rFonts w:ascii="Arial" w:hAnsi="Arial" w:cs="Arial"/>
          <w:sz w:val="22"/>
          <w:szCs w:val="22"/>
        </w:rPr>
        <w:t xml:space="preserve"> herunterladen. Weitere Pressemitteilungen finden Sie im </w:t>
      </w:r>
      <w:r>
        <w:fldChar w:fldCharType="begin"/>
      </w:r>
      <w:r>
        <w:instrText>HYPERLINK "https://www.fgk.de/pressemeldungen/"</w:instrText>
      </w:r>
      <w:ins w:id="3" w:author="Sabine Riethmüller" w:date="2025-10-22T10:52:00Z" w16du:dateUtc="2025-10-22T08:52:00Z"/>
      <w:r>
        <w:fldChar w:fldCharType="separate"/>
      </w:r>
      <w:r w:rsidRPr="00852E4A">
        <w:rPr>
          <w:rStyle w:val="Hyperlink"/>
          <w:rFonts w:ascii="Arial" w:hAnsi="Arial" w:cs="Arial"/>
          <w:sz w:val="22"/>
          <w:szCs w:val="22"/>
        </w:rPr>
        <w:t>Pressebereich</w:t>
      </w:r>
      <w:r>
        <w:fldChar w:fldCharType="end"/>
      </w:r>
      <w:r w:rsidRPr="00852E4A">
        <w:rPr>
          <w:rFonts w:ascii="Arial" w:hAnsi="Arial" w:cs="Arial"/>
          <w:sz w:val="22"/>
          <w:szCs w:val="22"/>
        </w:rPr>
        <w:t xml:space="preserve"> der FGK-</w:t>
      </w:r>
      <w:r w:rsidR="004B150C">
        <w:rPr>
          <w:rFonts w:ascii="Arial" w:hAnsi="Arial" w:cs="Arial"/>
          <w:sz w:val="22"/>
          <w:szCs w:val="22"/>
        </w:rPr>
        <w:t>Website</w:t>
      </w:r>
      <w:r w:rsidRPr="00852E4A">
        <w:rPr>
          <w:rFonts w:ascii="Arial" w:hAnsi="Arial" w:cs="Arial"/>
          <w:sz w:val="22"/>
          <w:szCs w:val="22"/>
        </w:rPr>
        <w:t xml:space="preserve">. </w:t>
      </w:r>
    </w:p>
    <w:p w14:paraId="7426B5B8" w14:textId="7525B219" w:rsidR="00D56A06" w:rsidRPr="006C31BC" w:rsidRDefault="00D56A06" w:rsidP="002C0715">
      <w:pPr>
        <w:pStyle w:val="EinfAbs"/>
        <w:ind w:left="-284"/>
        <w:rPr>
          <w:rFonts w:ascii="Arial" w:hAnsi="Arial" w:cs="Arial"/>
          <w:sz w:val="22"/>
          <w:szCs w:val="22"/>
        </w:rPr>
      </w:pPr>
    </w:p>
    <w:p w14:paraId="0C164D4E" w14:textId="3913689F" w:rsidR="00A43821" w:rsidRPr="006C31BC" w:rsidRDefault="00A43821" w:rsidP="002C0715">
      <w:pPr>
        <w:pStyle w:val="EinfAbs"/>
        <w:keepNext/>
        <w:ind w:left="-284"/>
        <w:rPr>
          <w:rFonts w:ascii="Arial" w:hAnsi="Arial" w:cs="Arial"/>
          <w:sz w:val="22"/>
          <w:szCs w:val="22"/>
        </w:rPr>
      </w:pPr>
      <w:r w:rsidRPr="006C31BC">
        <w:rPr>
          <w:rFonts w:ascii="Arial" w:hAnsi="Arial" w:cs="Arial"/>
          <w:b/>
          <w:bCs/>
          <w:sz w:val="22"/>
          <w:szCs w:val="22"/>
        </w:rPr>
        <w:t>Über den Fachverband Gebäude-Klima e. V.</w:t>
      </w:r>
    </w:p>
    <w:p w14:paraId="4EA06DBF" w14:textId="7CEF87C6" w:rsidR="00033E98" w:rsidRPr="00033E98" w:rsidRDefault="00033E98" w:rsidP="002C0715">
      <w:pPr>
        <w:pStyle w:val="EinfAbs"/>
        <w:ind w:left="-284" w:right="-284"/>
        <w:rPr>
          <w:rFonts w:ascii="Arial" w:hAnsi="Arial" w:cs="Arial"/>
          <w:sz w:val="22"/>
          <w:szCs w:val="22"/>
        </w:rPr>
      </w:pPr>
      <w:r w:rsidRPr="00033E98">
        <w:rPr>
          <w:rFonts w:ascii="Arial" w:hAnsi="Arial" w:cs="Arial"/>
          <w:sz w:val="22"/>
          <w:szCs w:val="22"/>
        </w:rPr>
        <w:t>In seiner mehr als 50-jährigen Geschichte entwickelte sich der Fachverband Gebäude-Klima e. V. zum führenden Branchenverband der deutschen Klima- und Lüftungs</w:t>
      </w:r>
      <w:r w:rsidR="006211FD">
        <w:rPr>
          <w:rFonts w:ascii="Arial" w:hAnsi="Arial" w:cs="Arial"/>
          <w:sz w:val="22"/>
          <w:szCs w:val="22"/>
        </w:rPr>
        <w:t>technik</w:t>
      </w:r>
      <w:r w:rsidRPr="00033E98">
        <w:rPr>
          <w:rFonts w:ascii="Arial" w:hAnsi="Arial" w:cs="Arial"/>
          <w:sz w:val="22"/>
          <w:szCs w:val="22"/>
        </w:rPr>
        <w:t>. In dieser Funktion vertritt der FGK die Interessen seiner Mitglieder gegenüber den Marktpartnern, der Politik, der Wirtschaft, den Normungsinstitutionen und der Wissenschaft. Mit einer intensiven politischen Kommunikation nimmt der Verband Einfluss auf ordnungsrechtliche Vorgaben sowie auf Normen aus dem relevanten Bereich der Technischen Gebäudeausrüstung.</w:t>
      </w:r>
      <w:r w:rsidR="006211FD">
        <w:rPr>
          <w:rFonts w:ascii="Arial" w:hAnsi="Arial" w:cs="Arial"/>
          <w:sz w:val="22"/>
          <w:szCs w:val="22"/>
        </w:rPr>
        <w:t xml:space="preserve">   </w:t>
      </w:r>
    </w:p>
    <w:p w14:paraId="7B9F0C01" w14:textId="77777777" w:rsidR="00033E98" w:rsidRPr="00033E98" w:rsidRDefault="00033E98" w:rsidP="002C0715">
      <w:pPr>
        <w:pStyle w:val="EinfAbs"/>
        <w:ind w:left="-284" w:right="-284"/>
        <w:rPr>
          <w:rFonts w:ascii="Arial" w:hAnsi="Arial" w:cs="Arial"/>
          <w:sz w:val="22"/>
          <w:szCs w:val="22"/>
        </w:rPr>
      </w:pPr>
      <w:r w:rsidRPr="00033E98">
        <w:rPr>
          <w:rFonts w:ascii="Arial" w:hAnsi="Arial" w:cs="Arial"/>
          <w:sz w:val="22"/>
          <w:szCs w:val="22"/>
        </w:rPr>
        <w:t>Die ca. 300 Mitglieder des FGK beschäftigen rund 49.000 Mitarbeiter und erwirtschaften einen Umsatz von ca. 9 Milliarden Euro pro Jahr. Sie repräsentieren einen großen Teil der gesamten TGA-Branche, welche mit einem Jahresumsatz von rund 90 Milliarden Euro ein bedeutender Akteur im Bereich der Nichtwohngebäude und auch der Wohngebäude ist.</w:t>
      </w:r>
      <w:r w:rsidR="006211FD">
        <w:rPr>
          <w:rFonts w:ascii="Arial" w:hAnsi="Arial" w:cs="Arial"/>
          <w:sz w:val="22"/>
          <w:szCs w:val="22"/>
        </w:rPr>
        <w:t xml:space="preserve">   </w:t>
      </w:r>
    </w:p>
    <w:p w14:paraId="1F9C777A" w14:textId="77777777" w:rsidR="00A43821" w:rsidRPr="006C31BC" w:rsidRDefault="00033E98" w:rsidP="002C0715">
      <w:pPr>
        <w:pStyle w:val="EinfAbs"/>
        <w:ind w:left="-284" w:right="-284"/>
        <w:rPr>
          <w:rFonts w:ascii="Arial" w:hAnsi="Arial" w:cs="Arial"/>
          <w:sz w:val="22"/>
          <w:szCs w:val="22"/>
        </w:rPr>
      </w:pPr>
      <w:r w:rsidRPr="00033E98">
        <w:rPr>
          <w:rFonts w:ascii="Arial" w:hAnsi="Arial" w:cs="Arial"/>
          <w:sz w:val="22"/>
          <w:szCs w:val="22"/>
        </w:rPr>
        <w:lastRenderedPageBreak/>
        <w:t>Darüber hinaus ist der FGK einer der wichtigen Player für die Energiewende und damit für den Klimaschutz. Die Mitglieder des Verbandes bieten energieeffiziente Produkte und Lösungen, welche den CO</w:t>
      </w:r>
      <w:r w:rsidRPr="00A50465">
        <w:rPr>
          <w:rFonts w:ascii="Arial" w:hAnsi="Arial" w:cs="Arial"/>
          <w:sz w:val="22"/>
          <w:szCs w:val="22"/>
          <w:vertAlign w:val="subscript"/>
        </w:rPr>
        <w:t>2</w:t>
      </w:r>
      <w:r w:rsidRPr="00033E98">
        <w:rPr>
          <w:rFonts w:ascii="Arial" w:hAnsi="Arial" w:cs="Arial"/>
          <w:sz w:val="22"/>
          <w:szCs w:val="22"/>
        </w:rPr>
        <w:t>-Ausstoß minimieren. Die technologischen Entwicklungen der Unternehmen sorgen dafür, dass in Gebäuden ein gesundes Innenraumklima geschaffen wird, sodass die Gesundheit von Menschen gefördert und die Leistungsfähigkeit gesteigert wird.</w:t>
      </w:r>
      <w:r w:rsidR="00A43821" w:rsidRPr="006C31BC">
        <w:rPr>
          <w:rFonts w:ascii="Arial" w:hAnsi="Arial" w:cs="Arial"/>
          <w:sz w:val="22"/>
          <w:szCs w:val="22"/>
        </w:rPr>
        <w:t xml:space="preserve"> </w:t>
      </w:r>
    </w:p>
    <w:p w14:paraId="50A05990" w14:textId="77777777" w:rsidR="00A43821" w:rsidRPr="006C31BC" w:rsidRDefault="00A43821" w:rsidP="002C0715">
      <w:pPr>
        <w:pStyle w:val="EinfAbs"/>
        <w:ind w:left="-284"/>
        <w:rPr>
          <w:rFonts w:ascii="Arial" w:hAnsi="Arial" w:cs="Arial"/>
          <w:sz w:val="22"/>
          <w:szCs w:val="22"/>
        </w:rPr>
      </w:pPr>
    </w:p>
    <w:p w14:paraId="3298C5C6" w14:textId="77777777" w:rsidR="00A43821" w:rsidRPr="006C31BC" w:rsidRDefault="00A43821" w:rsidP="002C0715">
      <w:pPr>
        <w:pStyle w:val="EinfAbs"/>
        <w:keepNext/>
        <w:ind w:left="-284"/>
        <w:rPr>
          <w:rFonts w:ascii="Arial" w:hAnsi="Arial" w:cs="Arial"/>
          <w:sz w:val="22"/>
          <w:szCs w:val="22"/>
        </w:rPr>
      </w:pPr>
      <w:r w:rsidRPr="006C31BC">
        <w:rPr>
          <w:rFonts w:ascii="Arial" w:hAnsi="Arial" w:cs="Arial"/>
          <w:b/>
          <w:bCs/>
          <w:sz w:val="22"/>
          <w:szCs w:val="22"/>
        </w:rPr>
        <w:t>Pressekontakt</w:t>
      </w:r>
    </w:p>
    <w:p w14:paraId="29E81C51" w14:textId="77777777" w:rsidR="008E4303" w:rsidRPr="002163EA" w:rsidRDefault="00D3532F" w:rsidP="002C0715">
      <w:pPr>
        <w:keepNext/>
        <w:spacing w:after="0" w:line="288" w:lineRule="auto"/>
        <w:ind w:left="-284"/>
        <w:rPr>
          <w:rFonts w:ascii="Arial" w:hAnsi="Arial" w:cs="Arial"/>
          <w:color w:val="000000"/>
        </w:rPr>
      </w:pPr>
      <w:r w:rsidRPr="002163EA">
        <w:rPr>
          <w:rFonts w:ascii="Arial" w:hAnsi="Arial" w:cs="Arial"/>
          <w:color w:val="000000"/>
        </w:rPr>
        <w:t>Sabine Riethmüller</w:t>
      </w:r>
    </w:p>
    <w:p w14:paraId="48930BAB" w14:textId="77777777" w:rsidR="008E4303" w:rsidRPr="002163EA" w:rsidRDefault="008E4303" w:rsidP="002C0715">
      <w:pPr>
        <w:keepNext/>
        <w:spacing w:after="0" w:line="288" w:lineRule="auto"/>
        <w:ind w:left="-284"/>
        <w:rPr>
          <w:rFonts w:ascii="Arial" w:hAnsi="Arial" w:cs="Arial"/>
          <w:color w:val="000000"/>
        </w:rPr>
      </w:pPr>
      <w:r w:rsidRPr="002163EA">
        <w:rPr>
          <w:rFonts w:ascii="Arial" w:hAnsi="Arial" w:cs="Arial"/>
          <w:color w:val="000000"/>
        </w:rPr>
        <w:t>Referent</w:t>
      </w:r>
      <w:r w:rsidR="00D3532F" w:rsidRPr="002163EA">
        <w:rPr>
          <w:rFonts w:ascii="Arial" w:hAnsi="Arial" w:cs="Arial"/>
          <w:color w:val="000000"/>
        </w:rPr>
        <w:t>in</w:t>
      </w:r>
      <w:r w:rsidRPr="002163EA">
        <w:rPr>
          <w:rFonts w:ascii="Arial" w:hAnsi="Arial" w:cs="Arial"/>
          <w:color w:val="000000"/>
        </w:rPr>
        <w:t xml:space="preserve"> PR und Public Affairs</w:t>
      </w:r>
    </w:p>
    <w:p w14:paraId="4C337A75" w14:textId="77777777" w:rsidR="008E4303" w:rsidRPr="008E4303" w:rsidRDefault="008E4303" w:rsidP="002C0715">
      <w:pPr>
        <w:keepNext/>
        <w:spacing w:after="0" w:line="288" w:lineRule="auto"/>
        <w:ind w:left="-284"/>
        <w:rPr>
          <w:rFonts w:ascii="Arial" w:hAnsi="Arial" w:cs="Arial"/>
          <w:color w:val="000000"/>
        </w:rPr>
      </w:pPr>
      <w:r w:rsidRPr="008E4303">
        <w:rPr>
          <w:rFonts w:ascii="Arial" w:hAnsi="Arial" w:cs="Arial"/>
          <w:color w:val="000000"/>
        </w:rPr>
        <w:t xml:space="preserve">Fachverband Gebäude-Klima e.V. </w:t>
      </w:r>
    </w:p>
    <w:p w14:paraId="6DEDC473" w14:textId="77777777" w:rsidR="00601F45" w:rsidRPr="00601F45" w:rsidRDefault="00601F45" w:rsidP="002C0715">
      <w:pPr>
        <w:keepNext/>
        <w:spacing w:after="0" w:line="288" w:lineRule="auto"/>
        <w:ind w:left="-284"/>
        <w:rPr>
          <w:rFonts w:ascii="Arial" w:hAnsi="Arial" w:cs="Arial"/>
          <w:color w:val="000000"/>
        </w:rPr>
      </w:pPr>
      <w:r w:rsidRPr="00601F45">
        <w:rPr>
          <w:rFonts w:ascii="Arial" w:hAnsi="Arial" w:cs="Arial"/>
          <w:color w:val="000000"/>
        </w:rPr>
        <w:t>Hoferstraße 5</w:t>
      </w:r>
    </w:p>
    <w:p w14:paraId="559669D6" w14:textId="77777777" w:rsidR="008E4303" w:rsidRPr="008E4303" w:rsidRDefault="00601F45" w:rsidP="002C0715">
      <w:pPr>
        <w:keepNext/>
        <w:spacing w:after="0" w:line="288" w:lineRule="auto"/>
        <w:ind w:left="-284"/>
        <w:rPr>
          <w:rFonts w:ascii="Arial" w:hAnsi="Arial" w:cs="Arial"/>
          <w:color w:val="000000"/>
        </w:rPr>
      </w:pPr>
      <w:r w:rsidRPr="00601F45">
        <w:rPr>
          <w:rFonts w:ascii="Arial" w:hAnsi="Arial" w:cs="Arial"/>
          <w:color w:val="000000"/>
        </w:rPr>
        <w:t>71636 Ludwigsburg</w:t>
      </w:r>
    </w:p>
    <w:p w14:paraId="06670C8A" w14:textId="77777777" w:rsidR="008E4303" w:rsidRPr="008E4303" w:rsidRDefault="008E4303" w:rsidP="002C0715">
      <w:pPr>
        <w:keepNext/>
        <w:spacing w:after="0" w:line="288" w:lineRule="auto"/>
        <w:ind w:left="-284"/>
        <w:rPr>
          <w:rFonts w:ascii="Arial" w:hAnsi="Arial" w:cs="Arial"/>
          <w:color w:val="000000"/>
        </w:rPr>
      </w:pPr>
      <w:r w:rsidRPr="008E4303">
        <w:rPr>
          <w:rFonts w:ascii="Arial" w:hAnsi="Arial" w:cs="Arial"/>
          <w:color w:val="000000"/>
        </w:rPr>
        <w:t xml:space="preserve">Tel. +49 </w:t>
      </w:r>
      <w:r w:rsidR="00601F45" w:rsidRPr="00601F45">
        <w:rPr>
          <w:rFonts w:ascii="Arial" w:hAnsi="Arial" w:cs="Arial"/>
          <w:color w:val="000000"/>
        </w:rPr>
        <w:t>7141 25 881</w:t>
      </w:r>
      <w:r w:rsidRPr="008E4303">
        <w:rPr>
          <w:rFonts w:ascii="Arial" w:hAnsi="Arial" w:cs="Arial"/>
          <w:color w:val="000000"/>
        </w:rPr>
        <w:t>-14</w:t>
      </w:r>
    </w:p>
    <w:p w14:paraId="3A58BCC9" w14:textId="3D6DEDB7" w:rsidR="00B53E3C" w:rsidRPr="00911E25" w:rsidRDefault="00031485" w:rsidP="002C0715">
      <w:pPr>
        <w:keepNext/>
        <w:spacing w:after="0" w:line="288" w:lineRule="auto"/>
        <w:ind w:left="-284"/>
        <w:rPr>
          <w:rFonts w:ascii="Arial" w:hAnsi="Arial" w:cs="Arial"/>
          <w:color w:val="000000"/>
        </w:rPr>
      </w:pPr>
      <w:r>
        <w:fldChar w:fldCharType="begin"/>
      </w:r>
      <w:r>
        <w:instrText>HYPERLINK "mailto:presse@fgk.info"</w:instrText>
      </w:r>
      <w:ins w:id="4" w:author="Sabine Riethmüller" w:date="2025-10-22T10:52:00Z" w16du:dateUtc="2025-10-22T08:52:00Z"/>
      <w:r>
        <w:fldChar w:fldCharType="separate"/>
      </w:r>
      <w:r w:rsidRPr="00323993">
        <w:rPr>
          <w:rStyle w:val="Hyperlink"/>
          <w:rFonts w:ascii="Arial" w:hAnsi="Arial" w:cs="Arial"/>
        </w:rPr>
        <w:t>presse@fgk.info</w:t>
      </w:r>
      <w:r>
        <w:fldChar w:fldCharType="end"/>
      </w:r>
    </w:p>
    <w:p w14:paraId="794F3CC3" w14:textId="2ACB0E6D" w:rsidR="00FD6F39" w:rsidRPr="001C4688" w:rsidRDefault="00B53E3C" w:rsidP="002C0715">
      <w:pPr>
        <w:spacing w:after="0" w:line="288" w:lineRule="auto"/>
        <w:ind w:left="-284"/>
        <w:rPr>
          <w:rFonts w:ascii="Arial" w:hAnsi="Arial" w:cs="Arial"/>
          <w:color w:val="000000"/>
        </w:rPr>
      </w:pPr>
      <w:r>
        <w:fldChar w:fldCharType="begin"/>
      </w:r>
      <w:r>
        <w:instrText>HYPERLINK "http://www.fgk.de"</w:instrText>
      </w:r>
      <w:ins w:id="5" w:author="Sabine Riethmüller" w:date="2025-10-22T10:52:00Z" w16du:dateUtc="2025-10-22T08:52:00Z"/>
      <w:r>
        <w:fldChar w:fldCharType="separate"/>
      </w:r>
      <w:r w:rsidRPr="001C4688">
        <w:rPr>
          <w:rStyle w:val="Hyperlink"/>
          <w:rFonts w:ascii="Arial" w:hAnsi="Arial" w:cs="Arial"/>
        </w:rPr>
        <w:t>www.fgk.de</w:t>
      </w:r>
      <w:r>
        <w:fldChar w:fldCharType="end"/>
      </w:r>
    </w:p>
    <w:p w14:paraId="6FDB0B8F" w14:textId="77777777" w:rsidR="008E4303" w:rsidRPr="001C4688" w:rsidRDefault="008E4303" w:rsidP="002C0715">
      <w:pPr>
        <w:spacing w:after="0" w:line="288" w:lineRule="auto"/>
        <w:ind w:left="-284"/>
        <w:rPr>
          <w:rFonts w:ascii="Arial" w:hAnsi="Arial" w:cs="Arial"/>
        </w:rPr>
      </w:pPr>
    </w:p>
    <w:sectPr w:rsidR="008E4303" w:rsidRPr="001C4688" w:rsidSect="001C4688">
      <w:headerReference w:type="default" r:id="rId8"/>
      <w:pgSz w:w="11906" w:h="16838"/>
      <w:pgMar w:top="-4536" w:right="1418" w:bottom="1134" w:left="1418" w:header="0"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38E0124" w14:textId="77777777" w:rsidR="00A1379F" w:rsidRDefault="00A1379F" w:rsidP="00A43821">
      <w:pPr>
        <w:spacing w:after="0" w:line="240" w:lineRule="auto"/>
      </w:pPr>
      <w:r>
        <w:separator/>
      </w:r>
    </w:p>
  </w:endnote>
  <w:endnote w:type="continuationSeparator" w:id="0">
    <w:p w14:paraId="46AAB342" w14:textId="77777777" w:rsidR="00A1379F" w:rsidRDefault="00A1379F" w:rsidP="00A438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imes (T1)">
    <w:altName w:val="Times New Roman"/>
    <w:panose1 w:val="00000000000000000000"/>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4458D6" w14:textId="77777777" w:rsidR="00A1379F" w:rsidRDefault="00A1379F" w:rsidP="00A43821">
      <w:pPr>
        <w:spacing w:after="0" w:line="240" w:lineRule="auto"/>
      </w:pPr>
      <w:r>
        <w:separator/>
      </w:r>
    </w:p>
  </w:footnote>
  <w:footnote w:type="continuationSeparator" w:id="0">
    <w:p w14:paraId="4968BCD1" w14:textId="77777777" w:rsidR="00A1379F" w:rsidRDefault="00A1379F" w:rsidP="00A4382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518BA2" w14:textId="77777777" w:rsidR="00A43821" w:rsidRDefault="00A43821" w:rsidP="00A43821">
    <w:pPr>
      <w:pStyle w:val="Kopfzeile"/>
      <w:ind w:left="-1417"/>
    </w:pPr>
    <w:r>
      <w:rPr>
        <w:noProof/>
      </w:rPr>
      <w:drawing>
        <wp:inline distT="0" distB="0" distL="0" distR="0" wp14:anchorId="618245C0" wp14:editId="5DBAB71B">
          <wp:extent cx="7555888" cy="10687926"/>
          <wp:effectExtent l="0" t="0" r="6985" b="0"/>
          <wp:docPr id="250" name="Grafik 2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0" name="Grafik 250"/>
                  <pic:cNvPicPr/>
                </pic:nvPicPr>
                <pic:blipFill>
                  <a:blip r:embed="rId1">
                    <a:extLst>
                      <a:ext uri="{28A0092B-C50C-407E-A947-70E740481C1C}">
                        <a14:useLocalDpi xmlns:a14="http://schemas.microsoft.com/office/drawing/2010/main" val="0"/>
                      </a:ext>
                    </a:extLst>
                  </a:blip>
                  <a:stretch>
                    <a:fillRect/>
                  </a:stretch>
                </pic:blipFill>
                <pic:spPr>
                  <a:xfrm>
                    <a:off x="0" y="0"/>
                    <a:ext cx="7555888" cy="10687926"/>
                  </a:xfrm>
                  <a:prstGeom prst="rect">
                    <a:avLst/>
                  </a:prstGeom>
                </pic:spPr>
              </pic:pic>
            </a:graphicData>
          </a:graphic>
        </wp:inline>
      </w:drawing>
    </w:r>
  </w:p>
</w:hdr>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Sabine Riethmüller">
    <w15:presenceInfo w15:providerId="AD" w15:userId="S::riethmueller@fgk.de::2fd93a93-b9b0-49cb-bb02-875bb9e3922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trackRevisions/>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02F9"/>
    <w:rsid w:val="0000261C"/>
    <w:rsid w:val="00031485"/>
    <w:rsid w:val="00033E98"/>
    <w:rsid w:val="0004043E"/>
    <w:rsid w:val="00044854"/>
    <w:rsid w:val="00062DA9"/>
    <w:rsid w:val="00075977"/>
    <w:rsid w:val="00092C38"/>
    <w:rsid w:val="000C4DD8"/>
    <w:rsid w:val="000D260B"/>
    <w:rsid w:val="0012417A"/>
    <w:rsid w:val="00132721"/>
    <w:rsid w:val="001504A9"/>
    <w:rsid w:val="00164A50"/>
    <w:rsid w:val="001C4688"/>
    <w:rsid w:val="00212B27"/>
    <w:rsid w:val="002163EA"/>
    <w:rsid w:val="002221EF"/>
    <w:rsid w:val="00241452"/>
    <w:rsid w:val="00245F19"/>
    <w:rsid w:val="00265EEB"/>
    <w:rsid w:val="0028071E"/>
    <w:rsid w:val="0028449D"/>
    <w:rsid w:val="00292157"/>
    <w:rsid w:val="00293BE2"/>
    <w:rsid w:val="0029447E"/>
    <w:rsid w:val="002C0715"/>
    <w:rsid w:val="002E2A1B"/>
    <w:rsid w:val="003300AF"/>
    <w:rsid w:val="0034631F"/>
    <w:rsid w:val="00390280"/>
    <w:rsid w:val="003913F9"/>
    <w:rsid w:val="003938B0"/>
    <w:rsid w:val="003A13BE"/>
    <w:rsid w:val="003B6762"/>
    <w:rsid w:val="003D0C76"/>
    <w:rsid w:val="003E57F7"/>
    <w:rsid w:val="00426839"/>
    <w:rsid w:val="00451A0C"/>
    <w:rsid w:val="00497E79"/>
    <w:rsid w:val="004B150C"/>
    <w:rsid w:val="004D76BF"/>
    <w:rsid w:val="0050775D"/>
    <w:rsid w:val="005331BE"/>
    <w:rsid w:val="00534226"/>
    <w:rsid w:val="00550B04"/>
    <w:rsid w:val="00562A51"/>
    <w:rsid w:val="00585579"/>
    <w:rsid w:val="00592B07"/>
    <w:rsid w:val="005C24CA"/>
    <w:rsid w:val="00601F45"/>
    <w:rsid w:val="006211FD"/>
    <w:rsid w:val="006613BA"/>
    <w:rsid w:val="006C31BC"/>
    <w:rsid w:val="006E507E"/>
    <w:rsid w:val="00724614"/>
    <w:rsid w:val="007343F9"/>
    <w:rsid w:val="00762BED"/>
    <w:rsid w:val="00766EDE"/>
    <w:rsid w:val="00782E62"/>
    <w:rsid w:val="0078789D"/>
    <w:rsid w:val="0079685E"/>
    <w:rsid w:val="007C3F93"/>
    <w:rsid w:val="007F365F"/>
    <w:rsid w:val="007F3CD6"/>
    <w:rsid w:val="008002B0"/>
    <w:rsid w:val="00815C69"/>
    <w:rsid w:val="00826CA4"/>
    <w:rsid w:val="00842916"/>
    <w:rsid w:val="00853619"/>
    <w:rsid w:val="00857E2A"/>
    <w:rsid w:val="00894545"/>
    <w:rsid w:val="00895D2E"/>
    <w:rsid w:val="008A323B"/>
    <w:rsid w:val="008A4496"/>
    <w:rsid w:val="008D6EAB"/>
    <w:rsid w:val="008E1A59"/>
    <w:rsid w:val="008E4303"/>
    <w:rsid w:val="008F40DB"/>
    <w:rsid w:val="008F4DA3"/>
    <w:rsid w:val="00911E25"/>
    <w:rsid w:val="00927978"/>
    <w:rsid w:val="00940572"/>
    <w:rsid w:val="0095340D"/>
    <w:rsid w:val="009560FB"/>
    <w:rsid w:val="0095671E"/>
    <w:rsid w:val="009622EC"/>
    <w:rsid w:val="00974253"/>
    <w:rsid w:val="0097759D"/>
    <w:rsid w:val="0098074F"/>
    <w:rsid w:val="009B0774"/>
    <w:rsid w:val="009B6297"/>
    <w:rsid w:val="009C5096"/>
    <w:rsid w:val="009F6025"/>
    <w:rsid w:val="00A1379F"/>
    <w:rsid w:val="00A43821"/>
    <w:rsid w:val="00A50465"/>
    <w:rsid w:val="00A51BD0"/>
    <w:rsid w:val="00A74FD7"/>
    <w:rsid w:val="00A92F7F"/>
    <w:rsid w:val="00AA3121"/>
    <w:rsid w:val="00AB097D"/>
    <w:rsid w:val="00AB1ADE"/>
    <w:rsid w:val="00AF6712"/>
    <w:rsid w:val="00B20A05"/>
    <w:rsid w:val="00B25C9C"/>
    <w:rsid w:val="00B43489"/>
    <w:rsid w:val="00B53E3C"/>
    <w:rsid w:val="00B5523E"/>
    <w:rsid w:val="00B85FE7"/>
    <w:rsid w:val="00B942D3"/>
    <w:rsid w:val="00BD562B"/>
    <w:rsid w:val="00C006DE"/>
    <w:rsid w:val="00C34159"/>
    <w:rsid w:val="00C35186"/>
    <w:rsid w:val="00C365CD"/>
    <w:rsid w:val="00C50FA0"/>
    <w:rsid w:val="00C70E2C"/>
    <w:rsid w:val="00CA1E05"/>
    <w:rsid w:val="00CD5848"/>
    <w:rsid w:val="00CE72EF"/>
    <w:rsid w:val="00D31053"/>
    <w:rsid w:val="00D3532F"/>
    <w:rsid w:val="00D43900"/>
    <w:rsid w:val="00D548CF"/>
    <w:rsid w:val="00D56A06"/>
    <w:rsid w:val="00DA07E6"/>
    <w:rsid w:val="00DB16B6"/>
    <w:rsid w:val="00DB3416"/>
    <w:rsid w:val="00DC1CC8"/>
    <w:rsid w:val="00DD17AC"/>
    <w:rsid w:val="00E0212E"/>
    <w:rsid w:val="00E31A8D"/>
    <w:rsid w:val="00E54045"/>
    <w:rsid w:val="00E63720"/>
    <w:rsid w:val="00E96019"/>
    <w:rsid w:val="00EB11FC"/>
    <w:rsid w:val="00EE5597"/>
    <w:rsid w:val="00EE5835"/>
    <w:rsid w:val="00EE5BF1"/>
    <w:rsid w:val="00F010A0"/>
    <w:rsid w:val="00F102F9"/>
    <w:rsid w:val="00F2105B"/>
    <w:rsid w:val="00F43DF3"/>
    <w:rsid w:val="00F450F2"/>
    <w:rsid w:val="00F51F8F"/>
    <w:rsid w:val="00F73EE2"/>
    <w:rsid w:val="00F75436"/>
    <w:rsid w:val="00F834FD"/>
    <w:rsid w:val="00F835C7"/>
    <w:rsid w:val="00F9475E"/>
    <w:rsid w:val="00FA253D"/>
    <w:rsid w:val="00FD6F39"/>
    <w:rsid w:val="00FE1401"/>
    <w:rsid w:val="00FF32C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F5FAAEB"/>
  <w15:chartTrackingRefBased/>
  <w15:docId w15:val="{8E360AFB-1EE9-43A9-8AD1-638BF36EC4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A4382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A43821"/>
  </w:style>
  <w:style w:type="paragraph" w:styleId="Fuzeile">
    <w:name w:val="footer"/>
    <w:basedOn w:val="Standard"/>
    <w:link w:val="FuzeileZchn"/>
    <w:uiPriority w:val="99"/>
    <w:unhideWhenUsed/>
    <w:rsid w:val="00A4382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A43821"/>
  </w:style>
  <w:style w:type="paragraph" w:customStyle="1" w:styleId="EinfAbs">
    <w:name w:val="[Einf. Abs.]"/>
    <w:basedOn w:val="Standard"/>
    <w:uiPriority w:val="99"/>
    <w:rsid w:val="00A43821"/>
    <w:pPr>
      <w:autoSpaceDE w:val="0"/>
      <w:autoSpaceDN w:val="0"/>
      <w:adjustRightInd w:val="0"/>
      <w:spacing w:after="0" w:line="288" w:lineRule="auto"/>
      <w:textAlignment w:val="center"/>
    </w:pPr>
    <w:rPr>
      <w:rFonts w:ascii="Times (T1)" w:hAnsi="Times (T1)" w:cs="Times (T1)"/>
      <w:color w:val="000000"/>
      <w:sz w:val="24"/>
      <w:szCs w:val="24"/>
    </w:rPr>
  </w:style>
  <w:style w:type="character" w:styleId="Hyperlink">
    <w:name w:val="Hyperlink"/>
    <w:basedOn w:val="Absatz-Standardschriftart"/>
    <w:uiPriority w:val="99"/>
    <w:rsid w:val="00A43821"/>
    <w:rPr>
      <w:color w:val="165B99"/>
      <w:u w:val="thick"/>
    </w:rPr>
  </w:style>
  <w:style w:type="character" w:styleId="NichtaufgelsteErwhnung">
    <w:name w:val="Unresolved Mention"/>
    <w:basedOn w:val="Absatz-Standardschriftart"/>
    <w:uiPriority w:val="99"/>
    <w:semiHidden/>
    <w:unhideWhenUsed/>
    <w:rsid w:val="008E4303"/>
    <w:rPr>
      <w:color w:val="808080"/>
      <w:shd w:val="clear" w:color="auto" w:fill="E6E6E6"/>
    </w:rPr>
  </w:style>
  <w:style w:type="character" w:styleId="BesuchterLink">
    <w:name w:val="FollowedHyperlink"/>
    <w:basedOn w:val="Absatz-Standardschriftart"/>
    <w:uiPriority w:val="99"/>
    <w:semiHidden/>
    <w:unhideWhenUsed/>
    <w:rsid w:val="00FA253D"/>
    <w:rPr>
      <w:color w:val="954F72" w:themeColor="followedHyperlink"/>
      <w:u w:val="single"/>
    </w:rPr>
  </w:style>
  <w:style w:type="paragraph" w:styleId="berarbeitung">
    <w:name w:val="Revision"/>
    <w:hidden/>
    <w:uiPriority w:val="99"/>
    <w:semiHidden/>
    <w:rsid w:val="00F010A0"/>
    <w:pPr>
      <w:spacing w:after="0" w:line="240" w:lineRule="auto"/>
    </w:pPr>
  </w:style>
  <w:style w:type="character" w:styleId="Kommentarzeichen">
    <w:name w:val="annotation reference"/>
    <w:basedOn w:val="Absatz-Standardschriftart"/>
    <w:uiPriority w:val="99"/>
    <w:semiHidden/>
    <w:unhideWhenUsed/>
    <w:rsid w:val="00F010A0"/>
    <w:rPr>
      <w:sz w:val="16"/>
      <w:szCs w:val="16"/>
    </w:rPr>
  </w:style>
  <w:style w:type="paragraph" w:styleId="Kommentartext">
    <w:name w:val="annotation text"/>
    <w:basedOn w:val="Standard"/>
    <w:link w:val="KommentartextZchn"/>
    <w:uiPriority w:val="99"/>
    <w:unhideWhenUsed/>
    <w:rsid w:val="00F010A0"/>
    <w:pPr>
      <w:spacing w:line="240" w:lineRule="auto"/>
    </w:pPr>
    <w:rPr>
      <w:sz w:val="20"/>
      <w:szCs w:val="20"/>
    </w:rPr>
  </w:style>
  <w:style w:type="character" w:customStyle="1" w:styleId="KommentartextZchn">
    <w:name w:val="Kommentartext Zchn"/>
    <w:basedOn w:val="Absatz-Standardschriftart"/>
    <w:link w:val="Kommentartext"/>
    <w:uiPriority w:val="99"/>
    <w:rsid w:val="00F010A0"/>
    <w:rPr>
      <w:sz w:val="20"/>
      <w:szCs w:val="20"/>
    </w:rPr>
  </w:style>
  <w:style w:type="paragraph" w:styleId="Kommentarthema">
    <w:name w:val="annotation subject"/>
    <w:basedOn w:val="Kommentartext"/>
    <w:next w:val="Kommentartext"/>
    <w:link w:val="KommentarthemaZchn"/>
    <w:uiPriority w:val="99"/>
    <w:semiHidden/>
    <w:unhideWhenUsed/>
    <w:rsid w:val="00F010A0"/>
    <w:rPr>
      <w:b/>
      <w:bCs/>
    </w:rPr>
  </w:style>
  <w:style w:type="character" w:customStyle="1" w:styleId="KommentarthemaZchn">
    <w:name w:val="Kommentarthema Zchn"/>
    <w:basedOn w:val="KommentartextZchn"/>
    <w:link w:val="Kommentarthema"/>
    <w:uiPriority w:val="99"/>
    <w:semiHidden/>
    <w:rsid w:val="00F010A0"/>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76495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microsoft.com/office/2011/relationships/people" Target="people.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CloudStation\FGK_Vorlagen\Pressemitteilungen_Positionspapiere\Vorlage_PM_FGK_250723.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651444-1A51-4B1A-A018-44E57A539F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Vorlage_PM_FGK_250723.dotx</Template>
  <TotalTime>0</TotalTime>
  <Pages>1</Pages>
  <Words>620</Words>
  <Characters>3907</Characters>
  <Application>Microsoft Office Word</Application>
  <DocSecurity>0</DocSecurity>
  <Lines>32</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4518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Sabine Riethmueller</dc:creator>
  <cp:keywords/>
  <dc:description/>
  <cp:lastModifiedBy>Sabine Riethmüller</cp:lastModifiedBy>
  <cp:revision>19</cp:revision>
  <cp:lastPrinted>2025-10-22T08:52:00Z</cp:lastPrinted>
  <dcterms:created xsi:type="dcterms:W3CDTF">2025-10-21T12:05:00Z</dcterms:created>
  <dcterms:modified xsi:type="dcterms:W3CDTF">2025-10-22T08:52:00Z</dcterms:modified>
</cp:coreProperties>
</file>